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5BD3984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ins w:id="0" w:author="JiW" w:date="2022-06-26T20:12:00Z">
        <w:r w:rsidR="007A5D0F">
          <w:rPr>
            <w:rFonts w:ascii="Cambria" w:hAnsi="Cambria" w:cs="Arial"/>
            <w:b/>
            <w:bCs/>
            <w:sz w:val="22"/>
            <w:szCs w:val="22"/>
          </w:rPr>
          <w:t>4</w:t>
        </w:r>
      </w:ins>
      <w:del w:id="1" w:author="JiW" w:date="2022-06-26T20:12:00Z">
        <w:r w:rsidDel="007A5D0F">
          <w:rPr>
            <w:rFonts w:ascii="Cambria" w:hAnsi="Cambria" w:cs="Arial"/>
            <w:b/>
            <w:bCs/>
            <w:sz w:val="22"/>
            <w:szCs w:val="22"/>
          </w:rPr>
          <w:delText>5</w:delText>
        </w:r>
      </w:del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6E942D99" w:rsidR="00D111BC" w:rsidRDefault="00D111BC" w:rsidP="00860FD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  <w:pPrChange w:id="2" w:author="1223 N.Lutówko Przemysław Hermann" w:date="2022-10-17T09:24:00Z">
                <w:pPr>
                  <w:suppressAutoHyphens w:val="0"/>
                  <w:spacing w:before="120" w:after="120"/>
                  <w:jc w:val="both"/>
                </w:pPr>
              </w:pPrChange>
            </w:pPr>
            <w:r>
              <w:rPr>
                <w:rFonts w:ascii="Arial" w:hAnsi="Arial" w:cs="Arial"/>
                <w:lang w:eastAsia="en-GB"/>
              </w:rPr>
              <w:t>[</w:t>
            </w:r>
            <w:ins w:id="3" w:author="1223 N.Lutówko Przemysław Hermann" w:date="2022-10-17T09:24:00Z">
              <w:r w:rsidR="00860FD5" w:rsidRPr="00860FD5">
                <w:rPr>
                  <w:rFonts w:ascii="Arial" w:hAnsi="Arial" w:cs="Arial"/>
                  <w:lang w:eastAsia="en-GB"/>
                </w:rPr>
                <w:t>Skarb Państwa - Państwowe Gospodarstwo Leśne Lasy Państwowe</w:t>
              </w:r>
            </w:ins>
            <w:del w:id="4" w:author="1223 N.Lutówko Przemysław Hermann" w:date="2022-10-17T09:24:00Z">
              <w:r w:rsidDel="00860FD5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ins w:id="5" w:author="1223 N.Lutówko Przemysław Hermann" w:date="2022-10-17T09:24:00Z">
              <w:r w:rsidR="00860FD5">
                <w:rPr>
                  <w:rFonts w:ascii="Arial" w:hAnsi="Arial" w:cs="Arial"/>
                  <w:lang w:eastAsia="en-GB"/>
                </w:rPr>
                <w:t xml:space="preserve"> Nadleśnictwo Lutówko</w:t>
              </w:r>
            </w:ins>
            <w:del w:id="6" w:author="1223 N.Lutówko Przemysław Hermann" w:date="2022-10-17T09:24:00Z">
              <w:r w:rsidDel="00860FD5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7A95D5" w:rsidR="00D111BC" w:rsidRDefault="00D111BC" w:rsidP="00860FD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  <w:pPrChange w:id="7" w:author="1223 N.Lutówko Przemysław Hermann" w:date="2022-10-17T09:25:00Z">
                <w:pPr>
                  <w:suppressAutoHyphens w:val="0"/>
                  <w:spacing w:before="120" w:after="120"/>
                  <w:jc w:val="both"/>
                </w:pPr>
              </w:pPrChange>
            </w:pPr>
            <w:r>
              <w:rPr>
                <w:rFonts w:ascii="Arial" w:hAnsi="Arial" w:cs="Arial"/>
                <w:lang w:eastAsia="en-GB"/>
              </w:rPr>
              <w:t>[</w:t>
            </w:r>
            <w:ins w:id="8" w:author="1223 N.Lutówko Przemysław Hermann" w:date="2022-10-17T09:25:00Z">
              <w:r w:rsidR="00860FD5" w:rsidRPr="00860FD5">
                <w:rPr>
                  <w:rFonts w:ascii="Arial" w:hAnsi="Arial" w:cs="Arial"/>
                  <w:lang w:eastAsia="en-GB"/>
                </w:rPr>
                <w:t>Wykonywanie usług z zakresu gospodarki leśnej na terenie</w:t>
              </w:r>
              <w:r w:rsidR="00860FD5">
                <w:rPr>
                  <w:rFonts w:ascii="Arial" w:hAnsi="Arial" w:cs="Arial"/>
                  <w:lang w:eastAsia="en-GB"/>
                </w:rPr>
                <w:t xml:space="preserve"> </w:t>
              </w:r>
              <w:r w:rsidR="00860FD5" w:rsidRPr="00860FD5">
                <w:rPr>
                  <w:rFonts w:ascii="Arial" w:hAnsi="Arial" w:cs="Arial"/>
                  <w:lang w:eastAsia="en-GB"/>
                </w:rPr>
                <w:t>Nadleśnictwa Lutówko w roku 2023</w:t>
              </w:r>
            </w:ins>
            <w:del w:id="9" w:author="1223 N.Lutówko Przemysław Hermann" w:date="2022-10-17T09:25:00Z">
              <w:r w:rsidDel="00860FD5">
                <w:rPr>
                  <w:rFonts w:ascii="Arial" w:hAnsi="Arial" w:cs="Arial"/>
                  <w:lang w:eastAsia="en-GB"/>
                </w:rPr>
                <w:delText xml:space="preserve">   </w:delText>
              </w:r>
            </w:del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C52D6B2" w:rsidR="00D111BC" w:rsidRDefault="00D111BC" w:rsidP="00860FD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  <w:pPrChange w:id="10" w:author="1223 N.Lutówko Przemysław Hermann" w:date="2022-10-17T09:25:00Z">
                <w:pPr>
                  <w:suppressAutoHyphens w:val="0"/>
                  <w:spacing w:before="120" w:after="120"/>
                  <w:jc w:val="both"/>
                </w:pPr>
              </w:pPrChange>
            </w:pPr>
            <w:r>
              <w:rPr>
                <w:rFonts w:ascii="Arial" w:hAnsi="Arial" w:cs="Arial"/>
                <w:lang w:eastAsia="en-GB"/>
              </w:rPr>
              <w:t>[</w:t>
            </w:r>
            <w:ins w:id="11" w:author="1223 N.Lutówko Przemysław Hermann" w:date="2022-10-17T09:25:00Z">
              <w:r w:rsidR="00860FD5">
                <w:rPr>
                  <w:rFonts w:ascii="Arial" w:hAnsi="Arial" w:cs="Arial"/>
                  <w:lang w:eastAsia="en-GB"/>
                </w:rPr>
                <w:t>ZG.270.2.7.2022</w:t>
              </w:r>
            </w:ins>
            <w:del w:id="12" w:author="1223 N.Lutówko Przemysław Hermann" w:date="2022-10-17T09:25:00Z">
              <w:r w:rsidDel="00860FD5">
                <w:rPr>
                  <w:rFonts w:ascii="Arial" w:hAnsi="Arial" w:cs="Arial"/>
                  <w:lang w:eastAsia="en-GB"/>
                </w:rPr>
                <w:delText xml:space="preserve">   </w:delText>
              </w:r>
            </w:del>
            <w:bookmarkStart w:id="13" w:name="_GoBack"/>
            <w:bookmarkEnd w:id="13"/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8C73F" w14:textId="77777777" w:rsidR="003E0E60" w:rsidRDefault="003E0E60">
      <w:r>
        <w:separator/>
      </w:r>
    </w:p>
  </w:endnote>
  <w:endnote w:type="continuationSeparator" w:id="0">
    <w:p w14:paraId="086AEB22" w14:textId="77777777" w:rsidR="003E0E60" w:rsidRDefault="003E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60FD5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9ECBF8" w14:textId="77777777" w:rsidR="003E0E60" w:rsidRDefault="003E0E60">
      <w:r>
        <w:separator/>
      </w:r>
    </w:p>
  </w:footnote>
  <w:footnote w:type="continuationSeparator" w:id="0">
    <w:p w14:paraId="7D6544F5" w14:textId="77777777" w:rsidR="003E0E60" w:rsidRDefault="003E0E6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4" w:name="_DV_C939"/>
      <w:r>
        <w:rPr>
          <w:rFonts w:ascii="Arial" w:hAnsi="Arial" w:cs="Arial"/>
          <w:sz w:val="16"/>
          <w:szCs w:val="16"/>
        </w:rPr>
        <w:t>osób</w:t>
      </w:r>
      <w:bookmarkEnd w:id="14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W">
    <w15:presenceInfo w15:providerId="None" w15:userId="JiW"/>
  </w15:person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0FD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946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4515</Words>
  <Characters>27090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1223 N.Lutówko Przemysław Hermann</cp:lastModifiedBy>
  <cp:revision>6</cp:revision>
  <cp:lastPrinted>2017-05-23T10:32:00Z</cp:lastPrinted>
  <dcterms:created xsi:type="dcterms:W3CDTF">2022-06-26T12:58:00Z</dcterms:created>
  <dcterms:modified xsi:type="dcterms:W3CDTF">2022-10-17T07:25:00Z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